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4D6" w:rsidRPr="00480615" w:rsidRDefault="00D714D6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2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2:00Z">
        <w:r w:rsid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nr </w:t>
      </w:r>
      <w:del w:id="6" w:author="uzytkownik" w:date="2021-02-05T11:39:00Z">
        <w:r w:rsidRPr="00480615" w:rsidDel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3B </w:delText>
        </w:r>
      </w:del>
      <w:ins w:id="8" w:author="uzytkownik" w:date="2022-05-06T09:13:00Z">
        <w:r w:rsidR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8</w:t>
        </w:r>
      </w:ins>
      <w:ins w:id="9" w:author="uzytkownik" w:date="2021-02-05T11:39:00Z">
        <w:r w:rsidR="000B0DF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0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do S</w:t>
      </w:r>
      <w:del w:id="12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3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4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:rsidTr="0098563C">
        <w:trPr>
          <w:trHeight w:val="121"/>
        </w:trPr>
        <w:tc>
          <w:tcPr>
            <w:tcW w:w="1951" w:type="dxa"/>
          </w:tcPr>
          <w:p w:rsidR="00D714D6" w:rsidRPr="00480615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5" w:author="uzytkownik" w:date="2021-02-05T10:30:00Z">
                  <w:rPr/>
                </w:rPrChange>
              </w:rPr>
            </w:pPr>
            <w:del w:id="16" w:author="uzytkownik" w:date="2021-02-05T10:29:00Z">
              <w:r w:rsidRPr="00480615" w:rsidDel="00480615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7" w:author="uzytkownik" w:date="2021-02-05T10:30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 xml:space="preserve"> BD.271.II.2.2021</w:delText>
              </w:r>
            </w:del>
          </w:p>
        </w:tc>
      </w:tr>
    </w:tbl>
    <w:p w:rsidR="00D714D6" w:rsidRPr="00480615" w:rsidDel="00803B21" w:rsidRDefault="007073E8" w:rsidP="00D714D6">
      <w:pPr>
        <w:tabs>
          <w:tab w:val="right" w:pos="9639"/>
        </w:tabs>
        <w:rPr>
          <w:del w:id="18" w:author="uzytkownik" w:date="2022-04-01T10:11:00Z"/>
          <w:rFonts w:ascii="Times New Roman" w:hAnsi="Times New Roman" w:cs="Times New Roman"/>
          <w:b/>
          <w:color w:val="000000" w:themeColor="text1"/>
          <w:sz w:val="24"/>
          <w:szCs w:val="24"/>
          <w:rPrChange w:id="19" w:author="uzytkownik" w:date="2021-02-05T10:30:00Z">
            <w:rPr>
              <w:del w:id="20" w:author="uzytkownik" w:date="2022-04-01T10:11:00Z"/>
              <w:rFonts w:cs="Arial"/>
              <w:b/>
              <w:color w:val="000000" w:themeColor="text1"/>
              <w:szCs w:val="20"/>
            </w:rPr>
          </w:rPrChange>
        </w:rPr>
      </w:pPr>
      <w:del w:id="21" w:author="uzytkownik" w:date="2022-04-01T10:11:00Z">
        <w:r w:rsidRPr="00480615" w:rsidDel="00803B21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ab/>
        </w:r>
      </w:del>
    </w:p>
    <w:p w:rsidR="00D714D6" w:rsidRPr="00480615" w:rsidRDefault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pPrChange w:id="24" w:author="uzytkownik" w:date="2022-04-01T10:12:00Z">
          <w:pPr>
            <w:spacing w:line="240" w:lineRule="auto"/>
            <w:ind w:left="5245"/>
          </w:pPr>
        </w:pPrChange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6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  <w:rPrChange w:id="27" w:author="uzytkownik" w:date="2021-02-05T10:30:00Z">
            <w:rPr>
              <w:b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Gmina </w:t>
      </w:r>
      <w:del w:id="29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0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Witonia</w:delText>
        </w:r>
      </w:del>
      <w:ins w:id="31" w:author="uzytkownik" w:date="2021-02-05T10:29:00Z"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>Dukla</w:t>
        </w:r>
      </w:ins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ins w:id="33" w:author="uzytkownik" w:date="2021-02-05T10:29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4" w:author="uzytkownik" w:date="2021-02-05T10:30:00Z">
            <w:rPr>
              <w:ins w:id="35" w:author="uzytkownik" w:date="2021-02-05T10:29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36" w:author="uzytkownik" w:date="2021-02-05T10:29:00Z">
        <w:r w:rsidRPr="00480615" w:rsidDel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7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99-335 Witonia</w:delText>
        </w:r>
      </w:del>
      <w:ins w:id="38" w:author="uzytkownik" w:date="2021-02-05T10:30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9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3</w:t>
        </w:r>
      </w:ins>
      <w:ins w:id="40" w:author="uzytkownik" w:date="2021-02-05T10:29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1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8-450 Dukla</w:t>
        </w:r>
      </w:ins>
    </w:p>
    <w:p w:rsidR="00480615" w:rsidRPr="00480615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42" w:author="uzytkownik" w:date="2021-02-05T10:30:00Z">
            <w:rPr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43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4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u</w:t>
        </w:r>
      </w:ins>
      <w:ins w:id="45" w:author="uzytkownik" w:date="2021-02-05T10:29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6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l. Trakt W</w:t>
        </w:r>
      </w:ins>
      <w:ins w:id="47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8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ęgierski 11</w:t>
        </w:r>
      </w:ins>
    </w:p>
    <w:p w:rsidR="00246CBD" w:rsidRPr="00480615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4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51" w:author="uzytkownik" w:date="2021-02-05T10:30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354615" w:rsidRDefault="00246CB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  <w:rPrChange w:id="57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58" w:author="uzytkownik" w:date="2021-02-05T10:30:00Z">
          <w:pPr>
            <w:ind w:right="5953"/>
          </w:pPr>
        </w:pPrChange>
      </w:pP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59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adres, w zależności od podmiotu: NIP/PESEL, KRS/CEiDG)</w:t>
      </w:r>
    </w:p>
    <w:p w:rsidR="00246CBD" w:rsidRPr="00480615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0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1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2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3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4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5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246CBD" w:rsidRPr="00354615" w:rsidRDefault="00246CB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  <w:rPrChange w:id="66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67" w:author="uzytkownik" w:date="2021-02-05T10:31:00Z">
          <w:pPr>
            <w:ind w:right="5953"/>
          </w:pPr>
        </w:pPrChange>
      </w:pP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68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 nazwisko, stanowisko/podstawa do  reprezentacji)</w:t>
      </w:r>
    </w:p>
    <w:p w:rsidR="00300674" w:rsidRPr="00480615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9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0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804F07" w:rsidRPr="00480615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1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2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>DOTYCZĄCE PRZESŁANEK WYKLUCZENIA Z POSTĘPOWANIA</w:t>
      </w:r>
    </w:p>
    <w:p w:rsidR="00DF2044" w:rsidRDefault="00D714D6">
      <w:pPr>
        <w:spacing w:line="276" w:lineRule="auto"/>
        <w:rPr>
          <w:ins w:id="73" w:author="uzytkownik" w:date="2021-07-13T14:38:00Z"/>
          <w:rFonts w:ascii="Times New Roman" w:hAnsi="Times New Roman" w:cs="Times New Roman"/>
          <w:bCs/>
          <w:sz w:val="24"/>
          <w:szCs w:val="24"/>
        </w:rPr>
        <w:pPrChange w:id="74" w:author="uzytkownik" w:date="2021-07-13T09:21:00Z">
          <w:pPr/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7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 potrzeby postępowania o udzielenie zamówienia publicznego na</w:t>
      </w:r>
      <w:ins w:id="76" w:author="uzytkownik" w:date="2021-02-05T10:31:00Z">
        <w:r w:rsidR="00480615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del w:id="77" w:author="uzytkownik" w:date="2021-02-05T10:31:00Z"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78" w:author="uzytkownik" w:date="2021-02-05T10:30:00Z">
              <w:rPr>
                <w:b/>
                <w:szCs w:val="20"/>
              </w:rPr>
            </w:rPrChange>
          </w:rPr>
          <w:delText xml:space="preserve"> rozbudowę i przebudowę drogi gminnej Nr 104310E  w miejscowo</w:delText>
        </w:r>
        <w:r w:rsidRPr="00480615" w:rsidDel="00480615">
          <w:rPr>
            <w:rFonts w:ascii="Times New Roman" w:eastAsia="Arial,Bold" w:hAnsi="Times New Roman" w:cs="Times New Roman" w:hint="eastAsia"/>
            <w:b/>
            <w:sz w:val="24"/>
            <w:szCs w:val="24"/>
            <w:rPrChange w:id="79" w:author="uzytkownik" w:date="2021-02-05T10:30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80" w:author="uzytkownik" w:date="2021-02-05T10:30:00Z">
              <w:rPr>
                <w:b/>
                <w:szCs w:val="20"/>
              </w:rPr>
            </w:rPrChange>
          </w:rPr>
          <w:delText>ci Michały, gmina Witonia”</w:delText>
        </w:r>
        <w:r w:rsidRPr="00480615" w:rsidDel="00480615">
          <w:rPr>
            <w:rFonts w:ascii="Times New Roman" w:hAnsi="Times New Roman" w:cs="Times New Roman"/>
            <w:bCs/>
            <w:sz w:val="24"/>
            <w:szCs w:val="24"/>
            <w:rPrChange w:id="81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-</w:delText>
        </w:r>
      </w:del>
    </w:p>
    <w:p w:rsidR="00D714D6" w:rsidRDefault="00191CDE">
      <w:pPr>
        <w:spacing w:line="276" w:lineRule="auto"/>
        <w:rPr>
          <w:ins w:id="82" w:author="uzytkownik" w:date="2023-03-07T08:30:00Z"/>
          <w:rFonts w:ascii="Times New Roman" w:hAnsi="Times New Roman" w:cs="Times New Roman"/>
          <w:color w:val="000000" w:themeColor="text1"/>
          <w:sz w:val="24"/>
          <w:szCs w:val="24"/>
        </w:rPr>
        <w:pPrChange w:id="83" w:author="uzytkownik" w:date="2021-07-13T09:21:00Z">
          <w:pPr/>
        </w:pPrChange>
      </w:pPr>
      <w:ins w:id="84" w:author="uzytkownik" w:date="2023-03-07T08:29:00Z">
        <w:r w:rsidRPr="00191CDE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>Modernizacja dróg z terenu Gminy Dukla</w:t>
        </w:r>
        <w:r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 xml:space="preserve">, </w:t>
        </w:r>
      </w:ins>
      <w:ins w:id="85" w:author="uzytkownik" w:date="2022-12-08T08:45:00Z">
        <w:r w:rsidR="0039696B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 xml:space="preserve"> </w:t>
        </w:r>
      </w:ins>
      <w:del w:id="86" w:author="uzytkownik" w:date="2021-06-09T13:19:00Z">
        <w:r w:rsidR="00D714D6" w:rsidRPr="00480615" w:rsidDel="00BC3B41">
          <w:rPr>
            <w:rFonts w:ascii="Times New Roman" w:hAnsi="Times New Roman" w:cs="Times New Roman"/>
            <w:bCs/>
            <w:sz w:val="24"/>
            <w:szCs w:val="24"/>
            <w:rPrChange w:id="87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 </w:delText>
        </w:r>
      </w:del>
      <w:r w:rsidR="00D714D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8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co następuje:</w:t>
      </w:r>
    </w:p>
    <w:p w:rsidR="00191CDE" w:rsidRPr="00DF2044" w:rsidRDefault="00191CDE">
      <w:pPr>
        <w:spacing w:line="276" w:lineRule="auto"/>
        <w:rPr>
          <w:rFonts w:ascii="Times New Roman" w:hAnsi="Times New Roman" w:cs="Times New Roman"/>
          <w:bCs/>
          <w:sz w:val="24"/>
          <w:szCs w:val="24"/>
          <w:rPrChange w:id="89" w:author="uzytkownik" w:date="2021-07-13T14:38:00Z">
            <w:rPr>
              <w:b/>
              <w:szCs w:val="20"/>
            </w:rPr>
          </w:rPrChange>
        </w:rPr>
        <w:pPrChange w:id="90" w:author="uzytkownik" w:date="2021-07-13T09:21:00Z">
          <w:pPr/>
        </w:pPrChange>
      </w:pPr>
      <w:bookmarkStart w:id="91" w:name="_GoBack"/>
      <w:bookmarkEnd w:id="91"/>
    </w:p>
    <w:p w:rsidR="00E50514" w:rsidRPr="00480615" w:rsidDel="00480615" w:rsidRDefault="00E50514" w:rsidP="00D32CB3">
      <w:pPr>
        <w:rPr>
          <w:del w:id="92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93" w:author="uzytkownik" w:date="2021-02-05T10:30:00Z">
            <w:rPr>
              <w:del w:id="94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992049" w:rsidRPr="00480615" w:rsidDel="00480615" w:rsidRDefault="00992049" w:rsidP="00992049">
      <w:pPr>
        <w:rPr>
          <w:del w:id="95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96" w:author="uzytkownik" w:date="2021-02-05T10:30:00Z">
            <w:rPr>
              <w:del w:id="97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79713A" w:rsidRPr="00480615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9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OŚWIADCZENIA</w:t>
      </w:r>
      <w:r w:rsidR="00255142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0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DOTYCZĄCE WYKONAWCY</w:t>
      </w:r>
      <w:r w:rsidR="006440B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0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102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  <w:ins w:id="103" w:author="uzytkownik" w:date="2022-05-06T09:12:00Z"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o </w:t>
        </w:r>
        <w:r w:rsidRPr="006C22B8">
          <w:rPr>
            <w:rFonts w:ascii="Times New Roman" w:hAnsi="Times New Roman" w:cs="Times New Roman"/>
            <w:color w:val="000000" w:themeColor="text1"/>
            <w:sz w:val="24"/>
            <w:szCs w:val="24"/>
          </w:rPr>
          <w:t>braku okoliczności, o których mowa w art. 7 ust. 1 ustawy</w:t>
        </w:r>
      </w:ins>
      <w:ins w:id="104" w:author="uzytkownik" w:date="2022-05-06T09:13:00Z">
        <w:r w:rsidR="005274B5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r w:rsidR="005274B5" w:rsidRPr="005274B5">
          <w:rPr>
            <w:rStyle w:val="Pogrubienie"/>
            <w:b w:val="0"/>
            <w:rPrChange w:id="105" w:author="uzytkownik" w:date="2022-05-06T09:13:00Z">
              <w:rPr>
                <w:rStyle w:val="Pogrubienie"/>
              </w:rPr>
            </w:rPrChange>
          </w:rPr>
          <w:t>z dnia 13 kwietnia 2022 r.</w:t>
        </w:r>
      </w:ins>
      <w:ins w:id="106" w:author="uzytkownik" w:date="2022-05-06T09:14:00Z">
        <w:r w:rsidR="005274B5">
          <w:rPr>
            <w:rStyle w:val="Pogrubienie"/>
          </w:rPr>
          <w:t xml:space="preserve">                            </w:t>
        </w:r>
      </w:ins>
      <w:ins w:id="107" w:author="uzytkownik" w:date="2022-05-06T09:13:00Z">
        <w:r w:rsidR="005274B5">
          <w:rPr>
            <w:rStyle w:val="Pogrubienie"/>
          </w:rPr>
          <w:t xml:space="preserve"> – </w:t>
        </w:r>
        <w:r w:rsidR="005274B5">
          <w:rPr>
            <w:rStyle w:val="Uwydatnienie"/>
          </w:rPr>
          <w:t>o szczególnych rozwiązaniach w zakresie przeciwdziałania wspieraniu agresji na Ukrainę oraz służących ochronie bezpieczeństwa narodowego</w:t>
        </w:r>
      </w:ins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108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109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6CBD" w:rsidRPr="00480615" w:rsidDel="006C22B8" w:rsidRDefault="006C22B8">
      <w:pPr>
        <w:pStyle w:val="Akapitzlist"/>
        <w:numPr>
          <w:ilvl w:val="0"/>
          <w:numId w:val="9"/>
        </w:numPr>
        <w:tabs>
          <w:tab w:val="left" w:pos="426"/>
        </w:tabs>
        <w:rPr>
          <w:del w:id="110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11" w:author="uzytkownik" w:date="2021-02-05T10:30:00Z">
            <w:rPr>
              <w:del w:id="112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13" w:author="uzytkownik" w:date="2021-07-13T09:22:00Z">
          <w:pPr>
            <w:pStyle w:val="Akapitzlist"/>
            <w:numPr>
              <w:numId w:val="7"/>
            </w:numPr>
            <w:tabs>
              <w:tab w:val="left" w:pos="426"/>
            </w:tabs>
            <w:ind w:left="426" w:hanging="426"/>
          </w:pPr>
        </w:pPrChange>
      </w:pPr>
      <w:ins w:id="114" w:author="uzytkownik" w:date="2022-05-06T09:12:00Z">
        <w:r w:rsidRPr="006C22B8">
          <w:rPr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</w:ins>
      <w:del w:id="115" w:author="uzytkownik" w:date="2021-07-13T09:23:00Z">
        <w:r w:rsidR="004F23F7"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11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</w:delText>
        </w:r>
      </w:del>
      <w:del w:id="117" w:author="uzytkownik" w:date="2022-05-06T09:12:00Z">
        <w:r w:rsidR="004F23F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że n</w:delText>
        </w:r>
        <w:r w:rsidR="009301A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ie 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podlegam wykluczeniu z postępowania na podstawie </w:delText>
        </w:r>
        <w:r w:rsidR="00E21B4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art.</w:delText>
        </w:r>
        <w:r w:rsidR="00AE6F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108</w:delText>
        </w:r>
        <w:r w:rsidR="00AE6F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ustawy</w:delText>
        </w:r>
        <w:r w:rsidR="003A3C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804F0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Pzp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</w:delText>
        </w:r>
      </w:del>
    </w:p>
    <w:p w:rsidR="007840F2" w:rsidRPr="00480615" w:rsidDel="006C22B8" w:rsidRDefault="0025095B">
      <w:pPr>
        <w:pStyle w:val="Akapitzlist"/>
        <w:numPr>
          <w:ilvl w:val="0"/>
          <w:numId w:val="9"/>
        </w:numPr>
        <w:tabs>
          <w:tab w:val="left" w:pos="426"/>
        </w:tabs>
        <w:rPr>
          <w:del w:id="129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30" w:author="uzytkownik" w:date="2021-02-05T10:30:00Z">
            <w:rPr>
              <w:del w:id="131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32" w:author="uzytkownik" w:date="2021-07-13T09:22:00Z">
          <w:pPr>
            <w:pStyle w:val="Akapitzlist"/>
            <w:numPr>
              <w:numId w:val="7"/>
            </w:numPr>
            <w:tabs>
              <w:tab w:val="left" w:pos="426"/>
            </w:tabs>
            <w:ind w:left="426" w:hanging="426"/>
          </w:pPr>
        </w:pPrChange>
      </w:pPr>
      <w:del w:id="133" w:author="uzytkownik" w:date="2021-07-13T09:23:00Z">
        <w:r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13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</w:delText>
        </w:r>
      </w:del>
      <w:del w:id="135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że nie podlegam wykluczeniu z postępowania na podstawie art.</w:delText>
        </w:r>
        <w:r w:rsidR="006D68F1" w:rsidRPr="00480615" w:rsidDel="006C22B8">
          <w:rPr>
            <w:rStyle w:val="FontStyle97"/>
            <w:rFonts w:ascii="Times New Roman" w:hAnsi="Times New Roman" w:cs="Times New Roman"/>
            <w:color w:val="000000" w:themeColor="text1"/>
            <w:sz w:val="24"/>
            <w:szCs w:val="24"/>
            <w:rPrChange w:id="137" w:author="uzytkownik" w:date="2021-02-05T10:30:00Z">
              <w:rPr>
                <w:rStyle w:val="FontStyle97"/>
                <w:color w:val="000000" w:themeColor="text1"/>
              </w:rPr>
            </w:rPrChange>
          </w:rPr>
          <w:delText>109 ust. 1 pkt 4)</w:delText>
        </w:r>
        <w:r w:rsidRPr="00480615" w:rsidDel="006C22B8">
          <w:rPr>
            <w:rStyle w:val="FontStyle97"/>
            <w:rFonts w:ascii="Times New Roman" w:hAnsi="Times New Roman" w:cs="Times New Roman"/>
            <w:color w:val="000000" w:themeColor="text1"/>
            <w:sz w:val="24"/>
            <w:szCs w:val="24"/>
            <w:rPrChange w:id="138" w:author="uzytkownik" w:date="2021-02-05T10:30:00Z">
              <w:rPr>
                <w:rStyle w:val="FontStyle97"/>
                <w:color w:val="000000" w:themeColor="text1"/>
              </w:rPr>
            </w:rPrChange>
          </w:rPr>
          <w:delText xml:space="preserve">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ustawy</w:delText>
        </w:r>
        <w:r w:rsidR="003A3C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4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4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Pzp.</w:delText>
        </w:r>
      </w:del>
    </w:p>
    <w:p w:rsidR="00CF4A74" w:rsidRPr="00480615" w:rsidDel="00480615" w:rsidRDefault="00CF4A74" w:rsidP="00300674">
      <w:pPr>
        <w:rPr>
          <w:del w:id="142" w:author="uzytkownik" w:date="2021-02-05T10:33:00Z"/>
          <w:rFonts w:ascii="Times New Roman" w:hAnsi="Times New Roman" w:cs="Times New Roman"/>
          <w:i/>
          <w:color w:val="000000" w:themeColor="text1"/>
          <w:sz w:val="24"/>
          <w:szCs w:val="24"/>
          <w:rPrChange w:id="143" w:author="uzytkownik" w:date="2021-02-05T10:30:00Z">
            <w:rPr>
              <w:del w:id="144" w:author="uzytkownik" w:date="2021-02-05T10:33:00Z"/>
              <w:rFonts w:cs="Arial"/>
              <w:i/>
              <w:color w:val="000000" w:themeColor="text1"/>
              <w:szCs w:val="20"/>
            </w:rPr>
          </w:rPrChange>
        </w:rPr>
      </w:pPr>
    </w:p>
    <w:p w:rsidR="00295A3A" w:rsidRPr="00480615" w:rsidDel="00354615" w:rsidRDefault="00295A3A" w:rsidP="00300674">
      <w:pPr>
        <w:rPr>
          <w:del w:id="145" w:author="uzytkownik" w:date="2021-07-13T09:23:00Z"/>
          <w:rFonts w:ascii="Times New Roman" w:hAnsi="Times New Roman" w:cs="Times New Roman"/>
          <w:i/>
          <w:color w:val="000000" w:themeColor="text1"/>
          <w:sz w:val="24"/>
          <w:szCs w:val="24"/>
          <w:rPrChange w:id="146" w:author="uzytkownik" w:date="2021-02-05T10:30:00Z">
            <w:rPr>
              <w:del w:id="147" w:author="uzytkownik" w:date="2021-07-13T09:23:00Z"/>
              <w:rFonts w:cs="Arial"/>
              <w:i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4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0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354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  <w:rPrChange w:id="155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6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</w: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157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(miejscowość)</w:t>
      </w: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158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0507FE" w:rsidRPr="00480615" w:rsidDel="00480615" w:rsidRDefault="000507FE" w:rsidP="00214F56">
      <w:pPr>
        <w:tabs>
          <w:tab w:val="left" w:leader="dot" w:pos="9638"/>
        </w:tabs>
        <w:rPr>
          <w:del w:id="159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60" w:author="uzytkownik" w:date="2021-02-05T10:30:00Z">
            <w:rPr>
              <w:del w:id="161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0507FE" w:rsidRPr="00480615" w:rsidDel="00480615" w:rsidRDefault="000507FE" w:rsidP="00214F56">
      <w:pPr>
        <w:tabs>
          <w:tab w:val="left" w:leader="dot" w:pos="9638"/>
        </w:tabs>
        <w:rPr>
          <w:del w:id="162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63" w:author="uzytkownik" w:date="2021-02-05T10:30:00Z">
            <w:rPr>
              <w:del w:id="164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9301A2" w:rsidRPr="00480615" w:rsidDel="006C22B8" w:rsidRDefault="004F23F7">
      <w:pPr>
        <w:tabs>
          <w:tab w:val="left" w:leader="dot" w:pos="9638"/>
        </w:tabs>
        <w:spacing w:line="240" w:lineRule="auto"/>
        <w:rPr>
          <w:del w:id="165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66" w:author="uzytkownik" w:date="2021-02-05T10:30:00Z">
            <w:rPr>
              <w:del w:id="167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68" w:author="uzytkownik" w:date="2022-05-06T09:12:00Z">
          <w:pPr>
            <w:tabs>
              <w:tab w:val="left" w:leader="dot" w:pos="9638"/>
            </w:tabs>
          </w:pPr>
        </w:pPrChange>
      </w:pPr>
      <w:del w:id="169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Oświadczam, że z</w:delText>
        </w:r>
        <w:r w:rsidR="007840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achodzą w stosunku do mnie </w:delText>
        </w:r>
        <w:r w:rsidR="005031A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podstawy wykluczenia z postę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powania na podstawie art.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….</w:delText>
        </w:r>
        <w:r w:rsidR="00B154B4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……. </w:delText>
        </w:r>
        <w:r w:rsidR="005031A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stawy Pzp</w:delText>
        </w:r>
        <w:r w:rsidR="00835815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2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(podać mającą zastosowanie podstawę wykluczenia spośród wymienionych w</w:delText>
        </w:r>
        <w:r w:rsidR="00214F56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3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4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 xml:space="preserve">art. </w:delText>
        </w:r>
        <w:r w:rsidR="006D68F1" w:rsidRPr="00480615" w:rsidDel="006C22B8">
          <w:rPr>
            <w:rStyle w:val="FontStyle97"/>
            <w:rFonts w:ascii="Times New Roman" w:hAnsi="Times New Roman" w:cs="Times New Roman"/>
            <w:i/>
            <w:color w:val="000000" w:themeColor="text1"/>
            <w:sz w:val="24"/>
            <w:szCs w:val="24"/>
            <w:rPrChange w:id="185" w:author="uzytkownik" w:date="2021-02-05T10:30:00Z">
              <w:rPr>
                <w:rStyle w:val="FontStyle97"/>
                <w:i/>
                <w:color w:val="000000" w:themeColor="text1"/>
                <w:sz w:val="18"/>
                <w:szCs w:val="18"/>
              </w:rPr>
            </w:rPrChange>
          </w:rPr>
          <w:delText xml:space="preserve">108 lub 109 ust. 1 </w:delText>
        </w:r>
        <w:r w:rsidR="00434CC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6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ustawy Pzp)</w:delText>
        </w:r>
        <w:r w:rsidR="00434CC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7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.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Jednocześnie oświadczam, że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związku z</w:delText>
        </w:r>
        <w:r w:rsidR="00097A8A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ww.</w:delText>
        </w:r>
        <w:r w:rsidR="00097A8A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okolicznością, na podstawie art.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110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ust. 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2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0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ustawy Pzp pod</w:delText>
        </w:r>
        <w:r w:rsidR="00A56074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0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jąłem następujące środki 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0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naprawcze:</w:delText>
        </w:r>
      </w:del>
      <w:del w:id="203" w:author="uzytkownik" w:date="2021-07-13T09:23:00Z">
        <w:r w:rsidR="00214F56"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20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14F56" w:rsidRPr="00480615" w:rsidDel="006C22B8" w:rsidRDefault="00214F56">
      <w:pPr>
        <w:tabs>
          <w:tab w:val="left" w:leader="dot" w:pos="9638"/>
        </w:tabs>
        <w:spacing w:line="240" w:lineRule="auto"/>
        <w:rPr>
          <w:del w:id="205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06" w:author="uzytkownik" w:date="2021-02-05T10:30:00Z">
            <w:rPr>
              <w:del w:id="207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08" w:author="uzytkownik" w:date="2022-05-06T09:12:00Z">
          <w:pPr>
            <w:tabs>
              <w:tab w:val="left" w:leader="dot" w:pos="9638"/>
            </w:tabs>
          </w:pPr>
        </w:pPrChange>
      </w:pPr>
      <w:del w:id="209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1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14F56" w:rsidRPr="00480615" w:rsidDel="006C22B8" w:rsidRDefault="00214F56">
      <w:pPr>
        <w:tabs>
          <w:tab w:val="left" w:leader="dot" w:pos="9638"/>
        </w:tabs>
        <w:spacing w:line="240" w:lineRule="auto"/>
        <w:rPr>
          <w:del w:id="211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12" w:author="uzytkownik" w:date="2021-02-05T10:30:00Z">
            <w:rPr>
              <w:del w:id="213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14" w:author="uzytkownik" w:date="2022-05-06T09:12:00Z">
          <w:pPr>
            <w:tabs>
              <w:tab w:val="left" w:leader="dot" w:pos="9638"/>
            </w:tabs>
          </w:pPr>
        </w:pPrChange>
      </w:pPr>
      <w:del w:id="215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1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95A3A" w:rsidRPr="00480615" w:rsidDel="006C22B8" w:rsidRDefault="00295A3A">
      <w:pPr>
        <w:tabs>
          <w:tab w:val="left" w:leader="dot" w:pos="9638"/>
        </w:tabs>
        <w:spacing w:line="240" w:lineRule="auto"/>
        <w:rPr>
          <w:del w:id="217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18" w:author="uzytkownik" w:date="2021-02-05T10:30:00Z">
            <w:rPr>
              <w:del w:id="219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20" w:author="uzytkownik" w:date="2022-05-06T09:12:00Z">
          <w:pPr/>
        </w:pPrChange>
      </w:pPr>
    </w:p>
    <w:p w:rsidR="003B7994" w:rsidRPr="00480615" w:rsidDel="006C22B8" w:rsidRDefault="003B7994">
      <w:pPr>
        <w:tabs>
          <w:tab w:val="left" w:leader="dot" w:pos="9638"/>
        </w:tabs>
        <w:spacing w:line="240" w:lineRule="auto"/>
        <w:rPr>
          <w:del w:id="221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22" w:author="uzytkownik" w:date="2021-02-05T10:30:00Z">
            <w:rPr>
              <w:del w:id="223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24" w:author="uzytkownik" w:date="2022-05-06T09:12:00Z">
          <w:pPr/>
        </w:pPrChange>
      </w:pPr>
    </w:p>
    <w:p w:rsidR="00246CBD" w:rsidRPr="00480615" w:rsidDel="006C22B8" w:rsidRDefault="00246CBD">
      <w:pPr>
        <w:tabs>
          <w:tab w:val="left" w:leader="dot" w:pos="9638"/>
        </w:tabs>
        <w:spacing w:line="240" w:lineRule="auto"/>
        <w:rPr>
          <w:del w:id="225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26" w:author="uzytkownik" w:date="2021-02-05T10:30:00Z">
            <w:rPr>
              <w:del w:id="227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28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229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31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46CBD" w:rsidRPr="00354615" w:rsidDel="006C22B8" w:rsidRDefault="00246CBD">
      <w:pPr>
        <w:tabs>
          <w:tab w:val="left" w:leader="dot" w:pos="9638"/>
        </w:tabs>
        <w:spacing w:line="240" w:lineRule="auto"/>
        <w:rPr>
          <w:del w:id="236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237" w:author="uzytkownik" w:date="2021-07-13T09:22:00Z">
            <w:rPr>
              <w:del w:id="238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239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240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41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242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243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255142" w:rsidRPr="00480615" w:rsidDel="006C22B8" w:rsidRDefault="00255142">
      <w:pPr>
        <w:tabs>
          <w:tab w:val="left" w:leader="dot" w:pos="9638"/>
        </w:tabs>
        <w:spacing w:line="240" w:lineRule="auto"/>
        <w:rPr>
          <w:del w:id="244" w:author="uzytkownik" w:date="2022-05-06T09:12:00Z"/>
          <w:rFonts w:ascii="Times New Roman" w:hAnsi="Times New Roman" w:cs="Times New Roman"/>
          <w:i/>
          <w:color w:val="000000" w:themeColor="text1"/>
          <w:sz w:val="24"/>
          <w:szCs w:val="24"/>
          <w:rPrChange w:id="245" w:author="uzytkownik" w:date="2021-02-05T10:30:00Z">
            <w:rPr>
              <w:del w:id="246" w:author="uzytkownik" w:date="2022-05-06T09:12:00Z"/>
              <w:rFonts w:cs="Arial"/>
              <w:i/>
              <w:color w:val="000000" w:themeColor="text1"/>
              <w:szCs w:val="20"/>
            </w:rPr>
          </w:rPrChange>
        </w:rPr>
        <w:pPrChange w:id="247" w:author="uzytkownik" w:date="2022-05-06T09:12:00Z">
          <w:pPr/>
        </w:pPrChange>
      </w:pPr>
    </w:p>
    <w:p w:rsidR="00255142" w:rsidRPr="00480615" w:rsidDel="006C22B8" w:rsidRDefault="00255142">
      <w:pPr>
        <w:tabs>
          <w:tab w:val="left" w:leader="dot" w:pos="9638"/>
        </w:tabs>
        <w:spacing w:line="240" w:lineRule="auto"/>
        <w:rPr>
          <w:del w:id="248" w:author="uzytkownik" w:date="2022-05-06T09:12:00Z"/>
          <w:rFonts w:ascii="Times New Roman" w:hAnsi="Times New Roman" w:cs="Times New Roman"/>
          <w:b/>
          <w:color w:val="000000" w:themeColor="text1"/>
          <w:sz w:val="24"/>
          <w:szCs w:val="24"/>
          <w:rPrChange w:id="249" w:author="uzytkownik" w:date="2021-02-05T10:30:00Z">
            <w:rPr>
              <w:del w:id="250" w:author="uzytkownik" w:date="2022-05-06T09:12:00Z"/>
              <w:rFonts w:cs="Arial"/>
              <w:b/>
              <w:color w:val="000000" w:themeColor="text1"/>
              <w:szCs w:val="20"/>
            </w:rPr>
          </w:rPrChange>
        </w:rPr>
        <w:pPrChange w:id="251" w:author="uzytkownik" w:date="2022-05-06T09:12:00Z">
          <w:pPr>
            <w:shd w:val="clear" w:color="auto" w:fill="BFBFBF" w:themeFill="background1" w:themeFillShade="BF"/>
          </w:pPr>
        </w:pPrChange>
      </w:pPr>
      <w:del w:id="252" w:author="uzytkownik" w:date="2022-05-06T09:12:00Z"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3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OŚWIADCZENIE DOTYCZĄCE PODMIOTU</w:delText>
        </w:r>
        <w:r w:rsidR="00CE6400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,</w:delText>
        </w:r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5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 NA </w:delText>
        </w:r>
        <w:r w:rsidR="00CE6400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6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KTÓREGO </w:delText>
        </w:r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ZASOBY POWOŁUJE SIĘ WYKONAWCA</w:delText>
        </w:r>
        <w:r w:rsidR="003D7458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8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:</w:delText>
        </w:r>
      </w:del>
    </w:p>
    <w:p w:rsidR="00434CC2" w:rsidRPr="00480615" w:rsidDel="006C22B8" w:rsidRDefault="00434CC2">
      <w:pPr>
        <w:tabs>
          <w:tab w:val="left" w:leader="dot" w:pos="9638"/>
        </w:tabs>
        <w:spacing w:line="240" w:lineRule="auto"/>
        <w:rPr>
          <w:del w:id="259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60" w:author="uzytkownik" w:date="2021-02-05T10:30:00Z">
            <w:rPr>
              <w:del w:id="261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62" w:author="uzytkownik" w:date="2022-05-06T09:12:00Z">
          <w:pPr/>
        </w:pPrChange>
      </w:pPr>
      <w:del w:id="263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Oświadczam, że 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 stosunku do następującego/ych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podmiot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u/tów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na któr</w:delText>
        </w:r>
        <w:r w:rsidR="009129F3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ego/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ych zasoby powołuję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się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w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niniejszym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postępowaniu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tj.: 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……………………………………………………………</w:delText>
        </w:r>
        <w:r w:rsidR="0025514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80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(p</w:delText>
        </w:r>
        <w:r w:rsidR="00EF741B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81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odać pełną nazwę/firmę, adres</w:delText>
        </w:r>
        <w:r w:rsidR="003416FE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82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a także w zależności od podmiotu: NIP/PESEL, </w:delText>
        </w:r>
        <w:r w:rsidR="0025514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83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KRS/CEiDG) </w:delText>
        </w:r>
        <w:r w:rsidR="003416F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nie 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zachodzą podstawy wykluczenia</w:delText>
        </w:r>
        <w:r w:rsidR="0025514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z postępowania o udzielenie zamówienia.</w:delText>
        </w:r>
      </w:del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87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88" w:author="uzytkownik" w:date="2021-02-05T10:30:00Z">
            <w:rPr>
              <w:del w:id="289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90" w:author="uzytkownik" w:date="2022-05-06T09:12:00Z">
          <w:pPr/>
        </w:pPrChange>
      </w:pPr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91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92" w:author="uzytkownik" w:date="2021-02-05T10:30:00Z">
            <w:rPr>
              <w:del w:id="293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94" w:author="uzytkownik" w:date="2022-05-06T09:12:00Z">
          <w:pPr>
            <w:jc w:val="left"/>
          </w:pPr>
        </w:pPrChange>
      </w:pPr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95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96" w:author="uzytkownik" w:date="2021-02-05T10:30:00Z">
            <w:rPr>
              <w:del w:id="297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98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299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01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6D68F1" w:rsidRPr="00354615" w:rsidDel="006C22B8" w:rsidRDefault="006D68F1">
      <w:pPr>
        <w:tabs>
          <w:tab w:val="left" w:leader="dot" w:pos="9638"/>
        </w:tabs>
        <w:spacing w:line="240" w:lineRule="auto"/>
        <w:rPr>
          <w:del w:id="306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307" w:author="uzytkownik" w:date="2021-07-13T09:22:00Z">
            <w:rPr>
              <w:del w:id="308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309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310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11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12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13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6D68F1" w:rsidRPr="00480615" w:rsidDel="00480615" w:rsidRDefault="006D68F1">
      <w:pPr>
        <w:tabs>
          <w:tab w:val="left" w:leader="dot" w:pos="9638"/>
        </w:tabs>
        <w:spacing w:line="240" w:lineRule="auto"/>
        <w:rPr>
          <w:del w:id="314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315" w:author="uzytkownik" w:date="2021-02-05T10:30:00Z">
            <w:rPr>
              <w:del w:id="316" w:author="uzytkownik" w:date="2021-02-05T10:33:00Z"/>
              <w:rFonts w:cs="Arial"/>
              <w:color w:val="000000" w:themeColor="text1"/>
              <w:sz w:val="21"/>
              <w:szCs w:val="21"/>
            </w:rPr>
          </w:rPrChange>
        </w:rPr>
        <w:pPrChange w:id="317" w:author="uzytkownik" w:date="2022-05-06T09:12:00Z">
          <w:pPr/>
        </w:pPrChange>
      </w:pPr>
    </w:p>
    <w:p w:rsidR="006D68F1" w:rsidRPr="00480615" w:rsidDel="00480615" w:rsidRDefault="006D68F1">
      <w:pPr>
        <w:tabs>
          <w:tab w:val="left" w:leader="dot" w:pos="9638"/>
        </w:tabs>
        <w:spacing w:line="240" w:lineRule="auto"/>
        <w:rPr>
          <w:del w:id="318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319" w:author="uzytkownik" w:date="2021-02-05T10:30:00Z">
            <w:rPr>
              <w:del w:id="320" w:author="uzytkownik" w:date="2021-02-05T10:33:00Z"/>
              <w:rFonts w:cs="Arial"/>
              <w:color w:val="000000" w:themeColor="text1"/>
              <w:szCs w:val="20"/>
            </w:rPr>
          </w:rPrChange>
        </w:rPr>
        <w:pPrChange w:id="321" w:author="uzytkownik" w:date="2022-05-06T09:12:00Z">
          <w:pPr/>
        </w:pPrChange>
      </w:pPr>
    </w:p>
    <w:p w:rsidR="00295A3A" w:rsidRPr="00480615" w:rsidDel="006C22B8" w:rsidRDefault="00295A3A">
      <w:pPr>
        <w:tabs>
          <w:tab w:val="left" w:leader="dot" w:pos="9638"/>
        </w:tabs>
        <w:spacing w:line="240" w:lineRule="auto"/>
        <w:rPr>
          <w:del w:id="322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23" w:author="uzytkownik" w:date="2021-02-05T10:30:00Z">
            <w:rPr>
              <w:del w:id="324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25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26" w:author="uzytkownik" w:date="2022-05-06T09:12:00Z"/>
          <w:rFonts w:ascii="Times New Roman" w:hAnsi="Times New Roman" w:cs="Times New Roman"/>
          <w:b/>
          <w:color w:val="000000" w:themeColor="text1"/>
          <w:sz w:val="24"/>
          <w:szCs w:val="24"/>
          <w:rPrChange w:id="327" w:author="uzytkownik" w:date="2021-02-05T10:30:00Z">
            <w:rPr>
              <w:del w:id="328" w:author="uzytkownik" w:date="2022-05-06T09:12:00Z"/>
              <w:rFonts w:cs="Arial"/>
              <w:b/>
              <w:color w:val="000000" w:themeColor="text1"/>
              <w:szCs w:val="20"/>
            </w:rPr>
          </w:rPrChange>
        </w:rPr>
        <w:pPrChange w:id="329" w:author="uzytkownik" w:date="2022-05-06T09:12:00Z">
          <w:pPr>
            <w:shd w:val="clear" w:color="auto" w:fill="BFBFBF" w:themeFill="background1" w:themeFillShade="BF"/>
          </w:pPr>
        </w:pPrChange>
      </w:pPr>
      <w:del w:id="330" w:author="uzytkownik" w:date="2022-05-06T09:12:00Z"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31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OŚWIADCZENIE DOTYCZĄCE PODWYKONAWCY NIEBĘDĄCEGO PODMIOTEM NA KTÓREGO ZASOBY POWOŁUJE SIĘ WYKONAWCA: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32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33" w:author="uzytkownik" w:date="2021-02-05T10:30:00Z">
            <w:rPr>
              <w:del w:id="334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35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36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37" w:author="uzytkownik" w:date="2021-02-05T10:30:00Z">
            <w:rPr>
              <w:del w:id="338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39" w:author="uzytkownik" w:date="2022-05-06T09:12:00Z">
          <w:pPr/>
        </w:pPrChange>
      </w:pPr>
      <w:del w:id="340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4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Oświadczam, że następujący/e podmioty będący/e podwykonawcą/ami: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42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43" w:author="uzytkownik" w:date="2021-02-05T10:30:00Z">
            <w:rPr>
              <w:del w:id="344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45" w:author="uzytkownik" w:date="2022-05-06T09:12:00Z">
          <w:pPr/>
        </w:pPrChange>
      </w:pPr>
      <w:del w:id="346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4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delText>
        </w:r>
      </w:del>
      <w:del w:id="348" w:author="uzytkownik" w:date="2021-02-05T10:33:00Z">
        <w:r w:rsidRPr="00480615" w:rsidDel="00480615">
          <w:rPr>
            <w:rFonts w:ascii="Times New Roman" w:hAnsi="Times New Roman" w:cs="Times New Roman"/>
            <w:color w:val="000000" w:themeColor="text1"/>
            <w:sz w:val="24"/>
            <w:szCs w:val="24"/>
            <w:rPrChange w:id="34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50" w:author="uzytkownik" w:date="2022-05-06T09:12:00Z"/>
          <w:rFonts w:ascii="Times New Roman" w:hAnsi="Times New Roman" w:cs="Times New Roman"/>
          <w:i/>
          <w:sz w:val="24"/>
          <w:szCs w:val="24"/>
          <w:rPrChange w:id="351" w:author="uzytkownik" w:date="2021-02-05T10:30:00Z">
            <w:rPr>
              <w:del w:id="352" w:author="uzytkownik" w:date="2022-05-06T09:12:00Z"/>
              <w:i/>
              <w:sz w:val="18"/>
              <w:szCs w:val="18"/>
            </w:rPr>
          </w:rPrChange>
        </w:rPr>
        <w:pPrChange w:id="353" w:author="uzytkownik" w:date="2022-05-06T09:12:00Z">
          <w:pPr/>
        </w:pPrChange>
      </w:pPr>
      <w:del w:id="354" w:author="uzytkownik" w:date="2022-05-06T09:12:00Z">
        <w:r w:rsidRPr="00480615" w:rsidDel="006C22B8">
          <w:rPr>
            <w:rFonts w:ascii="Times New Roman" w:hAnsi="Times New Roman" w:cs="Times New Roman"/>
            <w:i/>
            <w:sz w:val="24"/>
            <w:szCs w:val="24"/>
            <w:rPrChange w:id="355" w:author="uzytkownik" w:date="2021-02-05T10:30:00Z">
              <w:rPr>
                <w:i/>
              </w:rPr>
            </w:rPrChange>
          </w:rPr>
          <w:delText>(pełna nazwa/firma, adres, w zależności od podmiotu: NIP/PESEL, KRS/</w:delText>
        </w:r>
        <w:r w:rsidRPr="00480615" w:rsidDel="006C22B8">
          <w:rPr>
            <w:rFonts w:ascii="Times New Roman" w:hAnsi="Times New Roman" w:cs="Times New Roman"/>
            <w:i/>
            <w:sz w:val="24"/>
            <w:szCs w:val="24"/>
            <w:rPrChange w:id="356" w:author="uzytkownik" w:date="2021-02-05T10:30:00Z">
              <w:rPr>
                <w:i/>
                <w:sz w:val="18"/>
                <w:szCs w:val="18"/>
              </w:rPr>
            </w:rPrChange>
          </w:rPr>
          <w:delText>CEiDG)</w:delText>
        </w:r>
      </w:del>
    </w:p>
    <w:p w:rsidR="00D714D6" w:rsidRPr="00480615" w:rsidDel="00480615" w:rsidRDefault="00D714D6">
      <w:pPr>
        <w:tabs>
          <w:tab w:val="left" w:leader="dot" w:pos="9638"/>
        </w:tabs>
        <w:spacing w:line="240" w:lineRule="auto"/>
        <w:rPr>
          <w:del w:id="357" w:author="uzytkownik" w:date="2021-02-05T10:33:00Z"/>
          <w:rFonts w:ascii="Times New Roman" w:hAnsi="Times New Roman" w:cs="Times New Roman"/>
          <w:sz w:val="24"/>
          <w:szCs w:val="24"/>
          <w:rPrChange w:id="358" w:author="uzytkownik" w:date="2021-02-05T10:30:00Z">
            <w:rPr>
              <w:del w:id="359" w:author="uzytkownik" w:date="2021-02-05T10:33:00Z"/>
              <w:sz w:val="18"/>
              <w:szCs w:val="18"/>
            </w:rPr>
          </w:rPrChange>
        </w:rPr>
        <w:pPrChange w:id="360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61" w:author="uzytkownik" w:date="2022-05-06T09:12:00Z"/>
          <w:rFonts w:ascii="Times New Roman" w:hAnsi="Times New Roman" w:cs="Times New Roman"/>
          <w:sz w:val="24"/>
          <w:szCs w:val="24"/>
          <w:rPrChange w:id="362" w:author="uzytkownik" w:date="2021-02-05T10:30:00Z">
            <w:rPr>
              <w:del w:id="363" w:author="uzytkownik" w:date="2022-05-06T09:12:00Z"/>
              <w:szCs w:val="20"/>
            </w:rPr>
          </w:rPrChange>
        </w:rPr>
        <w:pPrChange w:id="364" w:author="uzytkownik" w:date="2022-05-06T09:12:00Z">
          <w:pPr/>
        </w:pPrChange>
      </w:pPr>
      <w:del w:id="365" w:author="uzytkownik" w:date="2022-05-06T09:12:00Z">
        <w:r w:rsidRPr="00480615" w:rsidDel="006C22B8">
          <w:rPr>
            <w:rFonts w:ascii="Times New Roman" w:hAnsi="Times New Roman" w:cs="Times New Roman"/>
            <w:sz w:val="24"/>
            <w:szCs w:val="24"/>
            <w:rPrChange w:id="366" w:author="uzytkownik" w:date="2021-02-05T10:30:00Z">
              <w:rPr>
                <w:szCs w:val="20"/>
              </w:rPr>
            </w:rPrChange>
          </w:rPr>
          <w:delText>nie podlegają wykluczeniu z postępowania o udzielenie zamówienia.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67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68" w:author="uzytkownik" w:date="2021-02-05T10:30:00Z">
            <w:rPr>
              <w:del w:id="369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70" w:author="uzytkownik" w:date="2022-05-06T09:12:00Z">
          <w:pPr>
            <w:jc w:val="left"/>
          </w:pPr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71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72" w:author="uzytkownik" w:date="2021-02-05T10:30:00Z">
            <w:rPr>
              <w:del w:id="373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74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375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77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8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8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D714D6" w:rsidRPr="00354615" w:rsidDel="006C22B8" w:rsidRDefault="00D714D6">
      <w:pPr>
        <w:tabs>
          <w:tab w:val="left" w:leader="dot" w:pos="9638"/>
        </w:tabs>
        <w:spacing w:line="240" w:lineRule="auto"/>
        <w:rPr>
          <w:del w:id="382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383" w:author="uzytkownik" w:date="2021-07-13T09:22:00Z">
            <w:rPr>
              <w:del w:id="384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385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386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87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88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89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90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91" w:author="uzytkownik" w:date="2021-02-05T10:30:00Z">
            <w:rPr>
              <w:del w:id="392" w:author="uzytkownik" w:date="2022-05-06T09:12:00Z"/>
              <w:rFonts w:cs="Arial"/>
              <w:color w:val="000000" w:themeColor="text1"/>
              <w:sz w:val="21"/>
              <w:szCs w:val="21"/>
            </w:rPr>
          </w:rPrChange>
        </w:rPr>
        <w:pPrChange w:id="393" w:author="uzytkownik" w:date="2022-05-06T09:12:00Z">
          <w:pPr/>
        </w:pPrChange>
      </w:pPr>
    </w:p>
    <w:p w:rsidR="00C945D3" w:rsidRPr="00354615" w:rsidRDefault="00C945D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  <w:rPrChange w:id="394" w:author="uzytkownik" w:date="2021-07-13T09:2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395" w:author="uzytkownik" w:date="2022-05-06T09:12:00Z">
          <w:pPr>
            <w:pStyle w:val="Akapitzlist"/>
            <w:numPr>
              <w:numId w:val="8"/>
            </w:numPr>
            <w:ind w:left="284" w:hanging="284"/>
          </w:pPr>
        </w:pPrChange>
      </w:pPr>
      <w:del w:id="396" w:author="uzytkownik" w:date="2022-05-06T09:12:00Z">
        <w:r w:rsidRPr="00354615" w:rsidDel="006C22B8">
          <w:rPr>
            <w:rFonts w:ascii="Times New Roman" w:hAnsi="Times New Roman" w:cs="Times New Roman"/>
            <w:color w:val="000000" w:themeColor="text1"/>
            <w:szCs w:val="20"/>
            <w:rPrChange w:id="397" w:author="uzytkownik" w:date="2021-07-13T09:22:00Z">
              <w:rPr>
                <w:rFonts w:cs="Arial"/>
                <w:color w:val="000000" w:themeColor="text1"/>
                <w:sz w:val="18"/>
                <w:szCs w:val="18"/>
              </w:rPr>
            </w:rPrChange>
          </w:rPr>
          <w:delTex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delText>
        </w:r>
      </w:del>
    </w:p>
    <w:sectPr w:rsidR="00C945D3" w:rsidRPr="00354615" w:rsidSect="00480615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  <w:sectPrChange w:id="422" w:author="uzytkownik" w:date="2021-02-05T10:30:00Z">
        <w:sectPr w:rsidR="00C945D3" w:rsidRPr="00354615" w:rsidSect="00480615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4B7" w:rsidRDefault="00F374B7" w:rsidP="0038231F">
      <w:pPr>
        <w:spacing w:line="240" w:lineRule="auto"/>
      </w:pPr>
      <w:r>
        <w:separator/>
      </w:r>
    </w:p>
  </w:endnote>
  <w:endnote w:type="continuationSeparator" w:id="0">
    <w:p w:rsidR="00F374B7" w:rsidRDefault="00F374B7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398" w:author="uzytkownik" w:date="2021-02-05T10:33:00Z"/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EndPr/>
    <w:sdtContent>
      <w:customXmlInsRangeEnd w:id="398"/>
      <w:p w:rsidR="00926E74" w:rsidRPr="00926E74" w:rsidRDefault="00926E74">
        <w:pPr>
          <w:pStyle w:val="Stopka"/>
          <w:jc w:val="right"/>
          <w:rPr>
            <w:ins w:id="399" w:author="uzytkownik" w:date="2021-02-05T10:33:00Z"/>
            <w:rFonts w:ascii="Times New Roman" w:eastAsiaTheme="majorEastAsia" w:hAnsi="Times New Roman" w:cs="Times New Roman"/>
            <w:szCs w:val="20"/>
            <w:rPrChange w:id="400" w:author="uzytkownik" w:date="2021-02-05T10:34:00Z">
              <w:rPr>
                <w:ins w:id="401" w:author="uzytkownik" w:date="2021-02-05T10:33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02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403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404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405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406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2</w:t>
        </w:r>
        <w:ins w:id="407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408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09" w:author="uzytkownik" w:date="2021-02-05T10:33:00Z"/>
    </w:sdtContent>
  </w:sdt>
  <w:customXmlInsRangeEnd w:id="409"/>
  <w:p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410" w:author="uzytkownik" w:date="2021-02-05T10:34:00Z"/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EndPr/>
    <w:sdtContent>
      <w:customXmlInsRangeEnd w:id="410"/>
      <w:p w:rsidR="00926E74" w:rsidRPr="00926E74" w:rsidRDefault="00926E74">
        <w:pPr>
          <w:pStyle w:val="Stopka"/>
          <w:jc w:val="right"/>
          <w:rPr>
            <w:ins w:id="411" w:author="uzytkownik" w:date="2021-02-05T10:34:00Z"/>
            <w:rFonts w:ascii="Times New Roman" w:eastAsiaTheme="majorEastAsia" w:hAnsi="Times New Roman" w:cs="Times New Roman"/>
            <w:szCs w:val="20"/>
            <w:rPrChange w:id="412" w:author="uzytkownik" w:date="2021-02-05T10:34:00Z">
              <w:rPr>
                <w:ins w:id="413" w:author="uzytkownik" w:date="2021-02-05T10:3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14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415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416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417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418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419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420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21" w:author="uzytkownik" w:date="2021-02-05T10:34:00Z"/>
    </w:sdtContent>
  </w:sdt>
  <w:customXmlInsRangeEnd w:id="421"/>
  <w:p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4B7" w:rsidRDefault="00F374B7" w:rsidP="0038231F">
      <w:pPr>
        <w:spacing w:line="240" w:lineRule="auto"/>
      </w:pPr>
      <w:r>
        <w:separator/>
      </w:r>
    </w:p>
  </w:footnote>
  <w:footnote w:type="continuationSeparator" w:id="0">
    <w:p w:rsidR="00F374B7" w:rsidRDefault="00F374B7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1CD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9495D"/>
    <w:rsid w:val="005A73FB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374B7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19C4C-B81A-40D2-B97A-6FEC29B3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uzytkownik</cp:lastModifiedBy>
  <cp:revision>83</cp:revision>
  <cp:lastPrinted>2016-07-26T08:32:00Z</cp:lastPrinted>
  <dcterms:created xsi:type="dcterms:W3CDTF">2019-11-22T06:36:00Z</dcterms:created>
  <dcterms:modified xsi:type="dcterms:W3CDTF">2023-03-07T07:30:00Z</dcterms:modified>
</cp:coreProperties>
</file>